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1CE2411D" w:rsidR="00201690" w:rsidRDefault="00B66DB4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ins w:id="0" w:author="Janíčková Iva" w:date="2024-10-22T09:23:00Z">
        <w:r w:rsidR="00A21BFC">
          <w:rPr>
            <w:rFonts w:ascii="Arial" w:hAnsi="Arial" w:cs="Arial"/>
          </w:rPr>
          <w:t>7</w:t>
        </w:r>
      </w:ins>
      <w:bookmarkStart w:id="1" w:name="_GoBack"/>
      <w:bookmarkEnd w:id="1"/>
      <w:del w:id="2" w:author="Janíčková Iva" w:date="2024-10-22T09:23:00Z">
        <w:r w:rsidRPr="00F002A0" w:rsidDel="00A21BFC">
          <w:rPr>
            <w:rFonts w:ascii="Arial" w:hAnsi="Arial" w:cs="Arial"/>
          </w:rPr>
          <w:delText>1</w:delText>
        </w:r>
      </w:del>
    </w:p>
    <w:p w14:paraId="09380CC5" w14:textId="6E7F8762" w:rsidR="002F447F" w:rsidRPr="002F447F" w:rsidRDefault="00B66DB4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E4C980F" w:rsidR="00201690" w:rsidRPr="006159EC" w:rsidRDefault="00B66DB4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</w:t>
      </w:r>
      <w:r>
        <w:rPr>
          <w:rFonts w:ascii="Arial" w:hAnsi="Arial" w:cs="Arial"/>
          <w:b/>
        </w:rPr>
        <w:t>49</w:t>
      </w:r>
      <w:r w:rsidR="00F4094A" w:rsidRPr="00F4094A">
        <w:rPr>
          <w:rFonts w:ascii="Arial" w:hAnsi="Arial" w:cs="Arial"/>
          <w:b/>
        </w:rPr>
        <w:t>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Servisní prohlídky, opravy a havarijní opravy zvlhčovačů v objektech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7658F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66DB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7658F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B66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B66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7658F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7658F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66DB4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7658F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B66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B66DB4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7658F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B66DB4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3" w:name="_Toc308696271"/>
      <w:bookmarkEnd w:id="3"/>
    </w:p>
    <w:p w14:paraId="6668432A" w14:textId="7576CABF" w:rsidR="00FD2E3F" w:rsidRDefault="00B66DB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66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66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66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66DB4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66DB4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66DB4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B0F8B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3A3D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383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ACF7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2ABB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A4E3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909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B0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62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íčková Iva">
    <w15:presenceInfo w15:providerId="AD" w15:userId="S-1-5-21-1516916145-3332080500-352412931-14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658F2"/>
    <w:rsid w:val="0083646C"/>
    <w:rsid w:val="00841E75"/>
    <w:rsid w:val="008A4AC5"/>
    <w:rsid w:val="00950F74"/>
    <w:rsid w:val="009A2E11"/>
    <w:rsid w:val="009B7538"/>
    <w:rsid w:val="00A21BFC"/>
    <w:rsid w:val="00AA0C2D"/>
    <w:rsid w:val="00AC79F9"/>
    <w:rsid w:val="00AE1344"/>
    <w:rsid w:val="00AF23C6"/>
    <w:rsid w:val="00B01E06"/>
    <w:rsid w:val="00B071D3"/>
    <w:rsid w:val="00B4182E"/>
    <w:rsid w:val="00B534C5"/>
    <w:rsid w:val="00B66DB4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11</cp:revision>
  <dcterms:created xsi:type="dcterms:W3CDTF">2019-08-26T17:46:00Z</dcterms:created>
  <dcterms:modified xsi:type="dcterms:W3CDTF">2024-10-22T07:24:00Z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